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omments.xml" ContentType="application/vnd.openxmlformats-officedocument.wordprocessingml.comment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FAC7A" w14:textId="77777777" w:rsidR="001741B6" w:rsidRDefault="00F54028" w:rsidP="00F54028">
      <w:pPr>
        <w:pStyle w:val="Title"/>
      </w:pPr>
      <w:bookmarkStart w:id="0" w:name="_GoBack"/>
      <w:bookmarkEnd w:id="0"/>
      <w:r>
        <w:t>Title</w:t>
      </w:r>
    </w:p>
    <w:p w14:paraId="1DE87267" w14:textId="77777777" w:rsidR="00F54028" w:rsidRDefault="00085BFE" w:rsidP="00F54028">
      <w:pPr>
        <w:pStyle w:val="Heading1"/>
      </w:pPr>
      <w:ins w:id="1" w:author="Klaus-Peter Eckert" w:date="2009-07-22T16:52:00Z">
        <w:r>
          <w:rPr>
            <w:noProof/>
            <w:rPrChange w:id="2"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</w:rPr>
            </w:rPrChange>
          </w:rPr>
          <w:drawing>
            <wp:anchor distT="0" distB="0" distL="114300" distR="114300" simplePos="0" relativeHeight="251659264" behindDoc="1" locked="0" layoutInCell="1" allowOverlap="1" wp14:editId="77C0EB77">
              <wp:simplePos x="0" y="0"/>
              <wp:positionH relativeFrom="column">
                <wp:posOffset>1908810</wp:posOffset>
              </wp:positionH>
              <wp:positionV relativeFrom="paragraph">
                <wp:posOffset>128270</wp:posOffset>
              </wp:positionV>
              <wp:extent cx="3771900" cy="1889760"/>
              <wp:effectExtent l="19050" t="0" r="19050" b="0"/>
              <wp:wrapTight wrapText="bothSides">
                <wp:wrapPolygon edited="0">
                  <wp:start x="-109" y="0"/>
                  <wp:lineTo x="-109" y="21556"/>
                  <wp:lineTo x="21709" y="21556"/>
                  <wp:lineTo x="21709" y="0"/>
                  <wp:lineTo x="-109" y="0"/>
                </wp:wrapPolygon>
              </wp:wrapTight>
              <wp:docPr id="21" name="Chart 2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0"/>
                </a:graphicData>
              </a:graphic>
            </wp:anchor>
          </w:drawing>
        </w:r>
      </w:ins>
      <w:r w:rsidR="00F54028">
        <w:t>Heading 1</w:t>
      </w:r>
    </w:p>
    <w:p w14:paraId="7979A817" w14:textId="77777777" w:rsidR="00F54028" w:rsidRDefault="00F54028" w:rsidP="00F54028">
      <w:pPr>
        <w:pStyle w:val="Heading2"/>
      </w:pPr>
      <w:r>
        <w:t>Heading 2</w:t>
      </w:r>
    </w:p>
    <w:p w14:paraId="4B326FEB" w14:textId="77777777" w:rsidR="00F54028" w:rsidRDefault="00F54028" w:rsidP="00F54028">
      <w:pPr>
        <w:pStyle w:val="Heading3"/>
      </w:pPr>
      <w:r>
        <w:t>Heading 3</w:t>
      </w:r>
    </w:p>
    <w:p w14:paraId="68FC640F" w14:textId="77777777" w:rsidR="00F54028" w:rsidRDefault="00F54028" w:rsidP="003014BB">
      <w:pPr>
        <w:pStyle w:val="Heading4"/>
      </w:pPr>
      <w:r>
        <w:t>Heading 4</w:t>
      </w:r>
    </w:p>
    <w:p w14:paraId="35977D8C" w14:textId="77777777" w:rsidR="00F54028" w:rsidRDefault="00F54028" w:rsidP="00F54028">
      <w:pPr>
        <w:pStyle w:val="Subtitle"/>
      </w:pPr>
      <w:r>
        <w:t>Subtitle</w:t>
      </w:r>
    </w:p>
    <w:p w14:paraId="0FB8457F" w14:textId="77777777" w:rsidR="00F54028" w:rsidRDefault="00F54028" w:rsidP="002F5192">
      <w:r>
        <w:t>Normal</w:t>
      </w:r>
    </w:p>
    <w:p w14:paraId="2B4EC040" w14:textId="77777777" w:rsidR="00F54028" w:rsidRDefault="00F54028" w:rsidP="00F54028">
      <w:pPr>
        <w:pStyle w:val="NoSpacing"/>
      </w:pPr>
      <w:r>
        <w:t>Normal,</w:t>
      </w:r>
    </w:p>
    <w:p w14:paraId="07322A0D" w14:textId="77777777" w:rsidR="00F54028" w:rsidRDefault="00F54028" w:rsidP="00F54028">
      <w:pPr>
        <w:pStyle w:val="NoSpacing"/>
      </w:pPr>
      <w:commentRangeStart w:id="3"/>
      <w:r>
        <w:t xml:space="preserve">Hold </w:t>
      </w:r>
      <w:commentRangeEnd w:id="3"/>
      <w:r w:rsidR="00D25EF2">
        <w:rPr>
          <w:rStyle w:val="CommentReference"/>
        </w:rPr>
        <w:commentReference w:id="3"/>
      </w:r>
      <w:r>
        <w:t>the</w:t>
      </w:r>
    </w:p>
    <w:p w14:paraId="2A83DD30" w14:textId="77777777" w:rsidR="00F54028" w:rsidRDefault="00F54028" w:rsidP="00F54028">
      <w:pPr>
        <w:pStyle w:val="NoSpacing"/>
      </w:pPr>
      <w:proofErr w:type="gramStart"/>
      <w:r>
        <w:t>Spacing.</w:t>
      </w:r>
      <w:proofErr w:type="gramEnd"/>
    </w:p>
    <w:p w14:paraId="1FC93136" w14:textId="77777777" w:rsidR="00F54028" w:rsidRDefault="00F54028" w:rsidP="00F54028">
      <w:pPr>
        <w:pStyle w:val="NoSpacing"/>
      </w:pPr>
    </w:p>
    <w:p w14:paraId="0471B5FE" w14:textId="77777777" w:rsidR="00F54028" w:rsidRDefault="00D54141" w:rsidP="002F519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editId="3F16364E">
            <wp:simplePos x="0" y="0"/>
            <wp:positionH relativeFrom="column">
              <wp:posOffset>1905000</wp:posOffset>
            </wp:positionH>
            <wp:positionV relativeFrom="paragraph">
              <wp:posOffset>62230</wp:posOffset>
            </wp:positionV>
            <wp:extent cx="3829050" cy="1981200"/>
            <wp:effectExtent l="57150" t="19050" r="19050" b="57150"/>
            <wp:wrapTight wrapText="bothSides">
              <wp:wrapPolygon edited="0">
                <wp:start x="-215" y="-208"/>
                <wp:lineTo x="-322" y="16615"/>
                <wp:lineTo x="14507" y="16615"/>
                <wp:lineTo x="14507" y="22223"/>
                <wp:lineTo x="21707" y="22223"/>
                <wp:lineTo x="21707" y="-208"/>
                <wp:lineTo x="-215" y="-208"/>
              </wp:wrapPolygon>
            </wp:wrapTight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 w:rsidR="00F54028">
        <w:t>Bulleted</w:t>
      </w:r>
    </w:p>
    <w:p w14:paraId="195F8ECB" w14:textId="77777777" w:rsidR="00F54028" w:rsidRDefault="00F54028" w:rsidP="00F54028">
      <w:pPr>
        <w:pStyle w:val="ListParagraph"/>
        <w:numPr>
          <w:ilvl w:val="1"/>
          <w:numId w:val="1"/>
        </w:numPr>
      </w:pPr>
      <w:r>
        <w:t>List</w:t>
      </w:r>
    </w:p>
    <w:p w14:paraId="01F5BA19" w14:textId="77777777" w:rsidR="00F54028" w:rsidRDefault="00F54028" w:rsidP="00F54028">
      <w:pPr>
        <w:pStyle w:val="ListParagraph"/>
        <w:numPr>
          <w:ilvl w:val="2"/>
          <w:numId w:val="1"/>
        </w:numPr>
      </w:pPr>
      <w:r>
        <w:t>Of</w:t>
      </w:r>
    </w:p>
    <w:p w14:paraId="4AF0F4F9" w14:textId="77777777" w:rsidR="00F54028" w:rsidRDefault="00F54028" w:rsidP="00F54028">
      <w:pPr>
        <w:pStyle w:val="ListParagraph"/>
        <w:numPr>
          <w:ilvl w:val="3"/>
          <w:numId w:val="1"/>
        </w:numPr>
      </w:pPr>
      <w:r>
        <w:t>Fury</w:t>
      </w:r>
    </w:p>
    <w:p w14:paraId="18F2CE87" w14:textId="77777777" w:rsidR="00F54028" w:rsidRDefault="00F54028" w:rsidP="00F54028">
      <w:pPr>
        <w:pStyle w:val="ListParagraph"/>
        <w:numPr>
          <w:ilvl w:val="1"/>
          <w:numId w:val="1"/>
        </w:numPr>
      </w:pPr>
      <w:r>
        <w:t xml:space="preserve">With </w:t>
      </w:r>
    </w:p>
    <w:p w14:paraId="35E9C1E6" w14:textId="77777777" w:rsidR="00F54028" w:rsidRDefault="00F54028" w:rsidP="00F54028">
      <w:pPr>
        <w:pStyle w:val="ListParagraph"/>
        <w:numPr>
          <w:ilvl w:val="1"/>
          <w:numId w:val="1"/>
        </w:numPr>
      </w:pPr>
      <w:r>
        <w:t>Multiple</w:t>
      </w:r>
    </w:p>
    <w:p w14:paraId="63C05883" w14:textId="77777777" w:rsidR="00F54028" w:rsidRDefault="00F54028" w:rsidP="00F54028">
      <w:pPr>
        <w:pStyle w:val="ListParagraph"/>
        <w:numPr>
          <w:ilvl w:val="0"/>
          <w:numId w:val="1"/>
        </w:numPr>
      </w:pPr>
      <w:r>
        <w:t>Levels</w:t>
      </w:r>
    </w:p>
    <w:p w14:paraId="65109020" w14:textId="77777777" w:rsidR="00F54028" w:rsidRDefault="00F54028" w:rsidP="00F54028">
      <w:pPr>
        <w:pStyle w:val="ListParagraph"/>
        <w:numPr>
          <w:ilvl w:val="1"/>
          <w:numId w:val="1"/>
        </w:numPr>
      </w:pPr>
      <w:r>
        <w:t>Great for Outlines!</w:t>
      </w:r>
    </w:p>
    <w:p w14:paraId="4776031A" w14:textId="77777777" w:rsidR="00F54028" w:rsidRDefault="003014BB" w:rsidP="00F54028">
      <m:oMathPara>
        <m:oMath>
          <m:r>
            <w:rPr>
              <w:rFonts w:ascii="Cambria Math" w:hAnsi="Cambria Math" w:cs="Cambria Math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-</m:t>
              </m:r>
              <m:r>
                <w:rPr>
                  <w:rFonts w:ascii="Cambria Math" w:hAnsi="Cambria Math" w:cs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-4</m:t>
                  </m:r>
                  <m:r>
                    <w:rPr>
                      <w:rFonts w:ascii="Cambria Math" w:hAnsi="Cambria Math" w:cs="Cambria Math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</w:rPr>
                <m:t>2</m:t>
              </m:r>
              <m:r>
                <w:rPr>
                  <w:rFonts w:ascii="Cambria Math" w:hAnsi="Cambria Math" w:cs="Cambria Math"/>
                </w:rPr>
                <m:t>a</m:t>
              </m:r>
            </m:den>
          </m:f>
        </m:oMath>
      </m:oMathPara>
    </w:p>
    <w:p w14:paraId="1561D05E" w14:textId="77777777" w:rsidR="00F54028" w:rsidRDefault="00F54028" w:rsidP="00F54028">
      <w:pPr>
        <w:pStyle w:val="ListParagraph"/>
        <w:numPr>
          <w:ilvl w:val="0"/>
          <w:numId w:val="2"/>
        </w:numPr>
      </w:pPr>
      <w:r>
        <w:t>Numbering</w:t>
      </w:r>
    </w:p>
    <w:p w14:paraId="64836A68" w14:textId="77777777" w:rsidR="00F54028" w:rsidDel="00570446" w:rsidRDefault="00F54028" w:rsidP="00F54028">
      <w:pPr>
        <w:pStyle w:val="ListParagraph"/>
        <w:numPr>
          <w:ilvl w:val="1"/>
          <w:numId w:val="2"/>
        </w:numPr>
        <w:rPr>
          <w:del w:id="4" w:author="Klaus-Peter Eckert" w:date="2009-07-22T16:52:00Z"/>
        </w:rPr>
      </w:pPr>
      <w:del w:id="5" w:author="Klaus-Peter Eckert" w:date="2009-07-22T16:52:00Z">
        <w:r w:rsidDel="00570446">
          <w:delText>And lettering</w:delText>
        </w:r>
      </w:del>
    </w:p>
    <w:p w14:paraId="209603D5" w14:textId="77777777" w:rsidR="00F54028" w:rsidRDefault="00F54028" w:rsidP="00F54028">
      <w:pPr>
        <w:pStyle w:val="ListParagraph"/>
        <w:numPr>
          <w:ilvl w:val="1"/>
          <w:numId w:val="2"/>
        </w:numPr>
        <w:rPr>
          <w:ins w:id="6" w:author="Klaus-Peter Eckert" w:date="2009-07-22T13:45:00Z"/>
        </w:rPr>
      </w:pPr>
      <w:r>
        <w:t xml:space="preserve">For the </w:t>
      </w:r>
      <w:del w:id="7" w:author="Klaus-Peter Eckert" w:date="2009-07-22T13:46:00Z">
        <w:r w:rsidDel="00D25EF2">
          <w:delText xml:space="preserve">simple </w:delText>
        </w:r>
      </w:del>
      <w:ins w:id="8" w:author="Klaus-Peter Eckert" w:date="2009-07-22T13:46:00Z">
        <w:r w:rsidR="00D25EF2">
          <w:t xml:space="preserve">complex </w:t>
        </w:r>
      </w:ins>
      <w:r>
        <w:t>outline.</w:t>
      </w:r>
    </w:p>
    <w:p w14:paraId="361DB302" w14:textId="77777777" w:rsidR="00D25EF2" w:rsidRDefault="00D25EF2" w:rsidP="00F54028">
      <w:pPr>
        <w:pStyle w:val="ListParagraph"/>
        <w:numPr>
          <w:ilvl w:val="1"/>
          <w:numId w:val="2"/>
        </w:numPr>
      </w:pPr>
      <w:ins w:id="9" w:author="Klaus-Peter Eckert" w:date="2009-07-22T13:46:00Z">
        <w:r>
          <w:t>T</w:t>
        </w:r>
      </w:ins>
      <w:ins w:id="10" w:author="Klaus-Peter Eckert" w:date="2009-07-22T13:45:00Z">
        <w:r>
          <w:t xml:space="preserve">his a new </w:t>
        </w:r>
      </w:ins>
      <w:ins w:id="11" w:author="Klaus-Peter Eckert" w:date="2009-07-22T13:46:00Z">
        <w:r>
          <w:t>list item</w:t>
        </w:r>
      </w:ins>
    </w:p>
    <w:p w14:paraId="2C692925" w14:textId="77777777" w:rsidR="00D54141" w:rsidRDefault="00F54028" w:rsidP="00D25EF2">
      <w:pPr>
        <w:pStyle w:val="ListParagraph"/>
        <w:numPr>
          <w:ilvl w:val="0"/>
          <w:numId w:val="2"/>
        </w:numPr>
      </w:pPr>
      <w:r>
        <w:t xml:space="preserve">You </w:t>
      </w:r>
      <w:proofErr w:type="spellStart"/>
      <w:r>
        <w:t>betcha</w:t>
      </w:r>
      <w:proofErr w:type="spellEnd"/>
      <w:r>
        <w:t>.</w:t>
      </w:r>
    </w:p>
    <w:p w14:paraId="595C4CFA" w14:textId="77777777" w:rsidR="00D54141" w:rsidRPr="00D54141" w:rsidRDefault="00D54141" w:rsidP="00D54141">
      <w:pPr>
        <w:keepNext/>
        <w:framePr w:dropCap="drop" w:lines="3" w:wrap="around" w:vAnchor="text" w:hAnchor="page" w:x="2041" w:y="17"/>
        <w:spacing w:after="0" w:line="926" w:lineRule="exact"/>
        <w:textAlignment w:val="baseline"/>
        <w:rPr>
          <w:position w:val="-8"/>
          <w:sz w:val="123"/>
        </w:rPr>
      </w:pPr>
      <w:r w:rsidRPr="00D54141">
        <w:rPr>
          <w:position w:val="-8"/>
          <w:sz w:val="123"/>
        </w:rPr>
        <w:t>T</w:t>
      </w:r>
    </w:p>
    <w:p w14:paraId="4501F92C" w14:textId="77777777" w:rsidR="00F54028" w:rsidRPr="00F54028" w:rsidRDefault="00F54028" w:rsidP="00D54141">
      <w:pPr>
        <w:pStyle w:val="ListParagraph"/>
      </w:pPr>
      <w:r>
        <w:t>hen there’s the whole large text fiasco</w:t>
      </w:r>
      <w:ins w:id="12" w:author="Klaus-Peter Eckert" w:date="2009-07-22T13:46:00Z">
        <w:r w:rsidR="00D25EF2">
          <w:rPr>
            <w:rStyle w:val="FootnoteReference"/>
          </w:rPr>
          <w:footnoteReference w:id="1"/>
        </w:r>
      </w:ins>
      <w:r>
        <w:t xml:space="preserve">. You know, with the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dolor sit </w:t>
      </w:r>
      <w:proofErr w:type="spellStart"/>
      <w:r>
        <w:t>amet</w:t>
      </w:r>
      <w:proofErr w:type="spellEnd"/>
      <w:r>
        <w:t xml:space="preserve"> stuff</w:t>
      </w:r>
      <w:r w:rsidR="00EB58A2">
        <w:t>. Or, there’s other things to be</w:t>
      </w:r>
      <w:r>
        <w:t xml:space="preserve"> typed. Even though there’s really not a lot of time in which to type anything at all, and even that time would be better spent working on something much more important.</w:t>
      </w:r>
      <w:r w:rsidR="002F5192">
        <w:t xml:space="preserve"> That’s a drop cap by the way.</w:t>
      </w:r>
    </w:p>
    <w:sectPr w:rsidR="00F54028" w:rsidRPr="00F54028" w:rsidSect="00FD754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Klaus-Peter Eckert" w:date="2009-07-22T13:48:00Z" w:initials="kpe">
    <w:p w14:paraId="522E34C3" w14:textId="77777777" w:rsidR="00D25EF2" w:rsidRDefault="00D25EF2">
      <w:pPr>
        <w:pStyle w:val="CommentText"/>
      </w:pPr>
      <w:r>
        <w:rPr>
          <w:rStyle w:val="CommentReference"/>
        </w:rPr>
        <w:annotationRef/>
      </w:r>
      <w:r>
        <w:t>This is a comment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89E97" w14:textId="77777777" w:rsidR="00D11A27" w:rsidRDefault="00D11A27" w:rsidP="00D25EF2">
      <w:pPr>
        <w:spacing w:after="0" w:line="240" w:lineRule="auto"/>
      </w:pPr>
      <w:r>
        <w:separator/>
      </w:r>
    </w:p>
  </w:endnote>
  <w:endnote w:type="continuationSeparator" w:id="0">
    <w:p w14:paraId="7693CEC2" w14:textId="77777777" w:rsidR="00D11A27" w:rsidRDefault="00D11A27" w:rsidP="00D2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AC0C7" w14:textId="77777777" w:rsidR="007213AC" w:rsidRDefault="007213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94B37" w14:textId="77777777" w:rsidR="007213AC" w:rsidRDefault="007213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93589" w14:textId="77777777" w:rsidR="007213AC" w:rsidRDefault="007213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3CED7" w14:textId="77777777" w:rsidR="00D11A27" w:rsidRDefault="00D11A27" w:rsidP="00D25EF2">
      <w:pPr>
        <w:spacing w:after="0" w:line="240" w:lineRule="auto"/>
      </w:pPr>
      <w:r>
        <w:separator/>
      </w:r>
    </w:p>
  </w:footnote>
  <w:footnote w:type="continuationSeparator" w:id="0">
    <w:p w14:paraId="77DA8C6D" w14:textId="77777777" w:rsidR="00D11A27" w:rsidRDefault="00D11A27" w:rsidP="00D25EF2">
      <w:pPr>
        <w:spacing w:after="0" w:line="240" w:lineRule="auto"/>
      </w:pPr>
      <w:r>
        <w:continuationSeparator/>
      </w:r>
    </w:p>
  </w:footnote>
  <w:footnote w:id="1">
    <w:p w14:paraId="695B37F7" w14:textId="77777777" w:rsidR="00D25EF2" w:rsidRPr="00D25EF2" w:rsidRDefault="00D25EF2">
      <w:pPr>
        <w:pStyle w:val="FootnoteText"/>
        <w:rPr>
          <w:lang w:val="en-GB"/>
        </w:rPr>
      </w:pPr>
      <w:r w:rsidRPr="00D25EF2">
        <w:rPr>
          <w:rStyle w:val="FootnoteReference"/>
          <w:lang w:val="en-GB"/>
        </w:rPr>
        <w:footnoteRef/>
      </w:r>
      <w:r w:rsidRPr="00D25EF2">
        <w:rPr>
          <w:lang w:val="en-GB"/>
        </w:rPr>
        <w:t xml:space="preserve"> What about footnotes?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EE554" w14:textId="77777777" w:rsidR="007213AC" w:rsidRDefault="007213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780AD" w14:textId="77777777" w:rsidR="00D25EF2" w:rsidRPr="00D25EF2" w:rsidRDefault="00D25EF2">
    <w:pPr>
      <w:pStyle w:val="Header"/>
      <w:rPr>
        <w:lang w:val="de-DE"/>
      </w:rPr>
    </w:pPr>
    <w:r w:rsidRPr="00D25EF2">
      <w:rPr>
        <w:lang w:val="de-DE"/>
      </w:rPr>
      <w:t>Test Document</w:t>
    </w:r>
    <w:r>
      <w:ptab w:relativeTo="margin" w:alignment="center" w:leader="none"/>
    </w:r>
    <w:r>
      <w:t>Test header</w:t>
    </w:r>
    <w:r>
      <w:ptab w:relativeTo="margin" w:alignment="right" w:leader="none"/>
    </w:r>
    <w:ins w:id="13" w:author="kpe" w:date="2009-12-01T11:21:00Z">
      <w:r w:rsidR="007213AC">
        <w:fldChar w:fldCharType="begin"/>
      </w:r>
      <w:r w:rsidR="007213AC">
        <w:instrText xml:space="preserve"> DATE  \@ "yyyy-MM-dd"  \* MERGEFORMAT </w:instrText>
      </w:r>
    </w:ins>
    <w:r w:rsidR="007213AC">
      <w:fldChar w:fldCharType="separate"/>
    </w:r>
    <w:ins w:id="14" w:author="kpe" w:date="2009-12-01T12:18:00Z">
      <w:r w:rsidR="00F64543">
        <w:rPr>
          <w:noProof/>
        </w:rPr>
        <w:t>2009-12-01</w:t>
      </w:r>
    </w:ins>
    <w:ins w:id="15" w:author="kpe" w:date="2009-12-01T11:21:00Z">
      <w:r w:rsidR="007213AC">
        <w:fldChar w:fldCharType="end"/>
      </w:r>
    </w:ins>
    <w:del w:id="16" w:author="kpe" w:date="2009-12-01T11:21:00Z">
      <w:r w:rsidDel="007213AC">
        <w:delText>7/22/2009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E4BC9" w14:textId="77777777" w:rsidR="007213AC" w:rsidRDefault="007213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F612A"/>
    <w:multiLevelType w:val="hybridMultilevel"/>
    <w:tmpl w:val="A0404F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10F3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78"/>
    <w:rsid w:val="000252B0"/>
    <w:rsid w:val="00055039"/>
    <w:rsid w:val="00085BFE"/>
    <w:rsid w:val="0019254C"/>
    <w:rsid w:val="002F5192"/>
    <w:rsid w:val="003014BB"/>
    <w:rsid w:val="0034555E"/>
    <w:rsid w:val="003D4B7B"/>
    <w:rsid w:val="0051640E"/>
    <w:rsid w:val="005660C0"/>
    <w:rsid w:val="00570446"/>
    <w:rsid w:val="00631963"/>
    <w:rsid w:val="007213AC"/>
    <w:rsid w:val="00761B23"/>
    <w:rsid w:val="00774C2E"/>
    <w:rsid w:val="00994CEE"/>
    <w:rsid w:val="00B557CE"/>
    <w:rsid w:val="00D11A27"/>
    <w:rsid w:val="00D25EF2"/>
    <w:rsid w:val="00D54141"/>
    <w:rsid w:val="00EB58A2"/>
    <w:rsid w:val="00F03EF8"/>
    <w:rsid w:val="00F54028"/>
    <w:rsid w:val="00F64543"/>
    <w:rsid w:val="00F74A78"/>
    <w:rsid w:val="00F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F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0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40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40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40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40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40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40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40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40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7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74A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7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540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402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5660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0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0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0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0C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5402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40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540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54028"/>
    <w:rPr>
      <w:rFonts w:asciiTheme="majorHAnsi" w:eastAsiaTheme="majorEastAsia" w:hAnsiTheme="majorHAnsi" w:cstheme="majorBidi"/>
      <w:color w:val="254061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54028"/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540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540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540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40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0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40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54028"/>
    <w:rPr>
      <w:b/>
      <w:bCs/>
    </w:rPr>
  </w:style>
  <w:style w:type="character" w:styleId="Emphasis">
    <w:name w:val="Emphasis"/>
    <w:basedOn w:val="DefaultParagraphFont"/>
    <w:uiPriority w:val="20"/>
    <w:qFormat/>
    <w:rsid w:val="00F54028"/>
    <w:rPr>
      <w:i/>
      <w:iCs/>
    </w:rPr>
  </w:style>
  <w:style w:type="paragraph" w:styleId="NoSpacing">
    <w:name w:val="No Spacing"/>
    <w:uiPriority w:val="1"/>
    <w:qFormat/>
    <w:rsid w:val="00F540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40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40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540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40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40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540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540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540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540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540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4028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5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541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F2"/>
  </w:style>
  <w:style w:type="paragraph" w:styleId="Footer">
    <w:name w:val="footer"/>
    <w:basedOn w:val="Normal"/>
    <w:link w:val="FooterChar"/>
    <w:uiPriority w:val="99"/>
    <w:unhideWhenUsed/>
    <w:rsid w:val="00D2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F2"/>
  </w:style>
  <w:style w:type="paragraph" w:styleId="FootnoteText">
    <w:name w:val="footnote text"/>
    <w:basedOn w:val="Normal"/>
    <w:link w:val="FootnoteTextChar"/>
    <w:uiPriority w:val="99"/>
    <w:semiHidden/>
    <w:unhideWhenUsed/>
    <w:rsid w:val="00D25E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E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EF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014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0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40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40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40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40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40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40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40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40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7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74A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7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540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402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5660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0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0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0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0C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5402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40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540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54028"/>
    <w:rPr>
      <w:rFonts w:asciiTheme="majorHAnsi" w:eastAsiaTheme="majorEastAsia" w:hAnsiTheme="majorHAnsi" w:cstheme="majorBidi"/>
      <w:color w:val="254061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54028"/>
    <w:rPr>
      <w:rFonts w:asciiTheme="majorHAnsi" w:eastAsiaTheme="majorEastAsia" w:hAnsiTheme="majorHAnsi" w:cstheme="majorBidi"/>
      <w:i/>
      <w:iCs/>
      <w:color w:val="25406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540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540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540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40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0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40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54028"/>
    <w:rPr>
      <w:b/>
      <w:bCs/>
    </w:rPr>
  </w:style>
  <w:style w:type="character" w:styleId="Emphasis">
    <w:name w:val="Emphasis"/>
    <w:basedOn w:val="DefaultParagraphFont"/>
    <w:uiPriority w:val="20"/>
    <w:qFormat/>
    <w:rsid w:val="00F54028"/>
    <w:rPr>
      <w:i/>
      <w:iCs/>
    </w:rPr>
  </w:style>
  <w:style w:type="paragraph" w:styleId="NoSpacing">
    <w:name w:val="No Spacing"/>
    <w:uiPriority w:val="1"/>
    <w:qFormat/>
    <w:rsid w:val="00F540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40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40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540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40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40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540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540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540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540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540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4028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5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541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F2"/>
  </w:style>
  <w:style w:type="paragraph" w:styleId="Footer">
    <w:name w:val="footer"/>
    <w:basedOn w:val="Normal"/>
    <w:link w:val="FooterChar"/>
    <w:uiPriority w:val="99"/>
    <w:unhideWhenUsed/>
    <w:rsid w:val="00D2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F2"/>
  </w:style>
  <w:style w:type="paragraph" w:styleId="FootnoteText">
    <w:name w:val="footnote text"/>
    <w:basedOn w:val="Normal"/>
    <w:link w:val="FootnoteTextChar"/>
    <w:uiPriority w:val="99"/>
    <w:semiHidden/>
    <w:unhideWhenUsed/>
    <w:rsid w:val="00D25E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E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EF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014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83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9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3278612900660204"/>
          <c:y val="4.0404040404040414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Marketshare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Windows</c:v>
                </c:pt>
                <c:pt idx="1">
                  <c:v>Mac OS</c:v>
                </c:pt>
                <c:pt idx="2">
                  <c:v>Ubuntu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 formatCode="0%">
                  <c:v>0.94000000000000061</c:v>
                </c:pt>
                <c:pt idx="1">
                  <c:v>3.5000000000000045E-2</c:v>
                </c:pt>
                <c:pt idx="2">
                  <c:v>2.5000000000000015E-2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sz="1600"/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b="1" cap="none" spc="0">
          <a:ln w="12700">
            <a:solidFill>
              <a:schemeClr val="tx2">
                <a:satMod val="155000"/>
              </a:schemeClr>
            </a:solidFill>
            <a:prstDash val="solid"/>
          </a:ln>
          <a:solidFill>
            <a:schemeClr val="bg2">
              <a:tint val="85000"/>
              <a:satMod val="155000"/>
            </a:schemeClr>
          </a:solidFill>
          <a:effectLst>
            <a:outerShdw blurRad="41275" dist="20320" dir="1800000" algn="tl" rotWithShape="0">
              <a:srgbClr xmlns:mc="http://schemas.openxmlformats.org/markup-compatibility/2006" xmlns:a14="http://schemas.microsoft.com/office/drawing/2010/main" val="000000" mc:Ignorable="">
                <a:alpha val="40000"/>
              </a:srgbClr>
            </a:outerShdw>
          </a:effectLst>
        </a:defRPr>
      </a:pPr>
      <a:endParaRPr lang="en-US"/>
    </a:p>
  </c:txPr>
  <c:externalData r:id="rId1">
    <c:autoUpdate val="1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B36C55-29D0-4327-99B5-D1753D8CFFE2}" type="doc">
      <dgm:prSet loTypeId="urn:microsoft.com/office/officeart/2005/8/layout/hierarchy4" loCatId="hierarchy" qsTypeId="urn:microsoft.com/office/officeart/2005/8/quickstyle/simple4" qsCatId="simple" csTypeId="urn:microsoft.com/office/officeart/2005/8/colors/accent1_5" csCatId="accent1" phldr="1"/>
      <dgm:spPr/>
      <dgm:t>
        <a:bodyPr/>
        <a:lstStyle/>
        <a:p>
          <a:endParaRPr lang="en-US"/>
        </a:p>
      </dgm:t>
    </dgm:pt>
    <dgm:pt modelId="{37F9FB0C-734D-4E64-8AD4-A0009E3E599D}">
      <dgm:prSet phldrT="[Text]"/>
      <dgm:spPr/>
      <dgm:t>
        <a:bodyPr/>
        <a:lstStyle/>
        <a:p>
          <a:r>
            <a:rPr lang="en-US"/>
            <a:t>Operating Systems</a:t>
          </a:r>
        </a:p>
      </dgm:t>
    </dgm:pt>
    <dgm:pt modelId="{65C5AF8B-482C-44E3-A66F-4E6915D822B6}" type="parTrans" cxnId="{8797FFD1-71F1-4F8B-B494-5BDEC3B8935A}">
      <dgm:prSet/>
      <dgm:spPr/>
      <dgm:t>
        <a:bodyPr/>
        <a:lstStyle/>
        <a:p>
          <a:endParaRPr lang="en-US"/>
        </a:p>
      </dgm:t>
    </dgm:pt>
    <dgm:pt modelId="{E00D7100-FDE3-44E0-88E1-8E8CE446883B}" type="sibTrans" cxnId="{8797FFD1-71F1-4F8B-B494-5BDEC3B8935A}">
      <dgm:prSet/>
      <dgm:spPr/>
      <dgm:t>
        <a:bodyPr/>
        <a:lstStyle/>
        <a:p>
          <a:endParaRPr lang="en-US"/>
        </a:p>
      </dgm:t>
    </dgm:pt>
    <dgm:pt modelId="{A5B7FBFE-DE99-44BD-A3B2-3A27832729A7}">
      <dgm:prSet phldrT="[Text]"/>
      <dgm:spPr/>
      <dgm:t>
        <a:bodyPr/>
        <a:lstStyle/>
        <a:p>
          <a:r>
            <a:rPr lang="en-US"/>
            <a:t>Proprietary</a:t>
          </a:r>
        </a:p>
      </dgm:t>
    </dgm:pt>
    <dgm:pt modelId="{BDE6942D-7387-4300-B9AA-FEE0B3B3C8D7}" type="parTrans" cxnId="{716E5BC1-F412-4E7C-B443-9155BA246C13}">
      <dgm:prSet/>
      <dgm:spPr/>
      <dgm:t>
        <a:bodyPr/>
        <a:lstStyle/>
        <a:p>
          <a:endParaRPr lang="en-US"/>
        </a:p>
      </dgm:t>
    </dgm:pt>
    <dgm:pt modelId="{45080609-8BD2-439D-B5E2-4DB56783BACA}" type="sibTrans" cxnId="{716E5BC1-F412-4E7C-B443-9155BA246C13}">
      <dgm:prSet/>
      <dgm:spPr/>
      <dgm:t>
        <a:bodyPr/>
        <a:lstStyle/>
        <a:p>
          <a:endParaRPr lang="en-US"/>
        </a:p>
      </dgm:t>
    </dgm:pt>
    <dgm:pt modelId="{9FA6D4B1-1859-47D1-AFFD-706815242B30}">
      <dgm:prSet phldrT="[Text]"/>
      <dgm:spPr/>
      <dgm:t>
        <a:bodyPr/>
        <a:lstStyle/>
        <a:p>
          <a:r>
            <a:rPr lang="en-US"/>
            <a:t>Windows</a:t>
          </a:r>
        </a:p>
      </dgm:t>
    </dgm:pt>
    <dgm:pt modelId="{8AC5FD9D-494B-48B6-8A98-966702FF1BBF}" type="parTrans" cxnId="{80C3F39A-00D8-4BFB-B0D0-BB15A14D7D21}">
      <dgm:prSet/>
      <dgm:spPr/>
      <dgm:t>
        <a:bodyPr/>
        <a:lstStyle/>
        <a:p>
          <a:endParaRPr lang="en-US"/>
        </a:p>
      </dgm:t>
    </dgm:pt>
    <dgm:pt modelId="{ADF9B436-A508-4040-ABE1-46C99CA19516}" type="sibTrans" cxnId="{80C3F39A-00D8-4BFB-B0D0-BB15A14D7D21}">
      <dgm:prSet/>
      <dgm:spPr/>
      <dgm:t>
        <a:bodyPr/>
        <a:lstStyle/>
        <a:p>
          <a:endParaRPr lang="en-US"/>
        </a:p>
      </dgm:t>
    </dgm:pt>
    <dgm:pt modelId="{9FF78AC8-C1F6-41D1-A3BC-3E329D2DFBC9}">
      <dgm:prSet phldrT="[Text]"/>
      <dgm:spPr/>
      <dgm:t>
        <a:bodyPr/>
        <a:lstStyle/>
        <a:p>
          <a:r>
            <a:rPr lang="en-US"/>
            <a:t>Mac OS</a:t>
          </a:r>
        </a:p>
      </dgm:t>
    </dgm:pt>
    <dgm:pt modelId="{B7C145FE-BB4C-4510-97A2-5C1E718DABCD}" type="parTrans" cxnId="{2B3750EE-281B-4B2C-A302-5BFFC059BD75}">
      <dgm:prSet/>
      <dgm:spPr/>
      <dgm:t>
        <a:bodyPr/>
        <a:lstStyle/>
        <a:p>
          <a:endParaRPr lang="en-US"/>
        </a:p>
      </dgm:t>
    </dgm:pt>
    <dgm:pt modelId="{5256A529-30AF-49A6-9AE1-09403F630234}" type="sibTrans" cxnId="{2B3750EE-281B-4B2C-A302-5BFFC059BD75}">
      <dgm:prSet/>
      <dgm:spPr/>
      <dgm:t>
        <a:bodyPr/>
        <a:lstStyle/>
        <a:p>
          <a:endParaRPr lang="en-US"/>
        </a:p>
      </dgm:t>
    </dgm:pt>
    <dgm:pt modelId="{B812C365-60DC-48F5-B12E-8E7CCEDE3953}">
      <dgm:prSet phldrT="[Text]"/>
      <dgm:spPr/>
      <dgm:t>
        <a:bodyPr/>
        <a:lstStyle/>
        <a:p>
          <a:r>
            <a:rPr lang="en-US"/>
            <a:t>Free</a:t>
          </a:r>
        </a:p>
      </dgm:t>
    </dgm:pt>
    <dgm:pt modelId="{40045B5F-477D-4EA7-A6CE-146A3FAAAFAE}" type="parTrans" cxnId="{D48095DB-C28D-4BA6-8358-03BA69A446A9}">
      <dgm:prSet/>
      <dgm:spPr/>
      <dgm:t>
        <a:bodyPr/>
        <a:lstStyle/>
        <a:p>
          <a:endParaRPr lang="en-US"/>
        </a:p>
      </dgm:t>
    </dgm:pt>
    <dgm:pt modelId="{50203B5E-D178-4AAE-82F9-4EF110420BE9}" type="sibTrans" cxnId="{D48095DB-C28D-4BA6-8358-03BA69A446A9}">
      <dgm:prSet/>
      <dgm:spPr/>
      <dgm:t>
        <a:bodyPr/>
        <a:lstStyle/>
        <a:p>
          <a:endParaRPr lang="en-US"/>
        </a:p>
      </dgm:t>
    </dgm:pt>
    <dgm:pt modelId="{6A2F3E23-C39F-4AF6-8027-4155B0944B43}">
      <dgm:prSet phldrT="[Text]"/>
      <dgm:spPr/>
      <dgm:t>
        <a:bodyPr/>
        <a:lstStyle/>
        <a:p>
          <a:r>
            <a:rPr lang="en-US"/>
            <a:t>GNU/Linux</a:t>
          </a:r>
        </a:p>
      </dgm:t>
    </dgm:pt>
    <dgm:pt modelId="{9F79BB2C-5475-432B-B2AD-7A29845C94AD}" type="parTrans" cxnId="{5FE78D01-3120-4140-8D3F-7DFF6B500E23}">
      <dgm:prSet/>
      <dgm:spPr/>
      <dgm:t>
        <a:bodyPr/>
        <a:lstStyle/>
        <a:p>
          <a:endParaRPr lang="en-US"/>
        </a:p>
      </dgm:t>
    </dgm:pt>
    <dgm:pt modelId="{DE6D02AF-F5BE-46C8-BE20-BC36D9C83CAF}" type="sibTrans" cxnId="{5FE78D01-3120-4140-8D3F-7DFF6B500E23}">
      <dgm:prSet/>
      <dgm:spPr/>
      <dgm:t>
        <a:bodyPr/>
        <a:lstStyle/>
        <a:p>
          <a:endParaRPr lang="en-US"/>
        </a:p>
      </dgm:t>
    </dgm:pt>
    <dgm:pt modelId="{9A260392-1303-473C-9295-892731E6F75B}">
      <dgm:prSet phldrT="[Text]"/>
      <dgm:spPr/>
      <dgm:t>
        <a:bodyPr/>
        <a:lstStyle/>
        <a:p>
          <a:r>
            <a:rPr lang="en-US"/>
            <a:t>Ubuntu</a:t>
          </a:r>
        </a:p>
      </dgm:t>
    </dgm:pt>
    <dgm:pt modelId="{F5B92C1B-AAC6-4453-97FE-C8368C1B0BDB}" type="parTrans" cxnId="{6E3C436F-2DBC-4D94-AC69-ECB43C98B109}">
      <dgm:prSet/>
      <dgm:spPr/>
      <dgm:t>
        <a:bodyPr/>
        <a:lstStyle/>
        <a:p>
          <a:endParaRPr lang="en-US"/>
        </a:p>
      </dgm:t>
    </dgm:pt>
    <dgm:pt modelId="{E88FC378-5DE7-4019-AFC1-CE88D3B6F8EC}" type="sibTrans" cxnId="{6E3C436F-2DBC-4D94-AC69-ECB43C98B109}">
      <dgm:prSet/>
      <dgm:spPr/>
      <dgm:t>
        <a:bodyPr/>
        <a:lstStyle/>
        <a:p>
          <a:endParaRPr lang="en-US"/>
        </a:p>
      </dgm:t>
    </dgm:pt>
    <dgm:pt modelId="{58BF9245-79C7-4151-A4E2-98D11710B25A}" type="pres">
      <dgm:prSet presAssocID="{FAB36C55-29D0-4327-99B5-D1753D8CFFE2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675A9EF-A0BE-4D75-97C9-4BA1487188AF}" type="pres">
      <dgm:prSet presAssocID="{37F9FB0C-734D-4E64-8AD4-A0009E3E599D}" presName="vertOne" presStyleCnt="0"/>
      <dgm:spPr/>
    </dgm:pt>
    <dgm:pt modelId="{EE36C99A-1E59-442A-9083-C72D89415568}" type="pres">
      <dgm:prSet presAssocID="{37F9FB0C-734D-4E64-8AD4-A0009E3E599D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A8A98F-5506-4AC8-BD0A-E7FCD702586E}" type="pres">
      <dgm:prSet presAssocID="{37F9FB0C-734D-4E64-8AD4-A0009E3E599D}" presName="parTransOne" presStyleCnt="0"/>
      <dgm:spPr/>
    </dgm:pt>
    <dgm:pt modelId="{983AE070-0892-4440-AB16-653AE8EE8CE6}" type="pres">
      <dgm:prSet presAssocID="{37F9FB0C-734D-4E64-8AD4-A0009E3E599D}" presName="horzOne" presStyleCnt="0"/>
      <dgm:spPr/>
    </dgm:pt>
    <dgm:pt modelId="{EDCE07F2-ADFB-41AE-9020-9A03BA84E115}" type="pres">
      <dgm:prSet presAssocID="{A5B7FBFE-DE99-44BD-A3B2-3A27832729A7}" presName="vertTwo" presStyleCnt="0"/>
      <dgm:spPr/>
    </dgm:pt>
    <dgm:pt modelId="{9422BCD0-65F3-478F-811E-7A15C3298F9C}" type="pres">
      <dgm:prSet presAssocID="{A5B7FBFE-DE99-44BD-A3B2-3A27832729A7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6691C4-68DC-4A1D-B3E3-8B07B1C93EB8}" type="pres">
      <dgm:prSet presAssocID="{A5B7FBFE-DE99-44BD-A3B2-3A27832729A7}" presName="parTransTwo" presStyleCnt="0"/>
      <dgm:spPr/>
    </dgm:pt>
    <dgm:pt modelId="{0A8CB622-C5A6-450A-A70A-A050B87660B5}" type="pres">
      <dgm:prSet presAssocID="{A5B7FBFE-DE99-44BD-A3B2-3A27832729A7}" presName="horzTwo" presStyleCnt="0"/>
      <dgm:spPr/>
    </dgm:pt>
    <dgm:pt modelId="{D6C59019-1768-4CC0-B7BD-64BA99DBF44C}" type="pres">
      <dgm:prSet presAssocID="{9FA6D4B1-1859-47D1-AFFD-706815242B30}" presName="vertThree" presStyleCnt="0"/>
      <dgm:spPr/>
    </dgm:pt>
    <dgm:pt modelId="{9A087C52-E83F-4979-BDE8-2FBC0B8C2FBE}" type="pres">
      <dgm:prSet presAssocID="{9FA6D4B1-1859-47D1-AFFD-706815242B30}" presName="txThre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322C75E-60CE-4171-97ED-29D701E19A12}" type="pres">
      <dgm:prSet presAssocID="{9FA6D4B1-1859-47D1-AFFD-706815242B30}" presName="horzThree" presStyleCnt="0"/>
      <dgm:spPr/>
    </dgm:pt>
    <dgm:pt modelId="{969F9E77-CC46-4A9E-B59E-48AC0E3C29D1}" type="pres">
      <dgm:prSet presAssocID="{ADF9B436-A508-4040-ABE1-46C99CA19516}" presName="sibSpaceThree" presStyleCnt="0"/>
      <dgm:spPr/>
    </dgm:pt>
    <dgm:pt modelId="{21E219D9-E165-4C77-89AE-AA42AFA25F3B}" type="pres">
      <dgm:prSet presAssocID="{9FF78AC8-C1F6-41D1-A3BC-3E329D2DFBC9}" presName="vertThree" presStyleCnt="0"/>
      <dgm:spPr/>
    </dgm:pt>
    <dgm:pt modelId="{0638A4E4-0872-4FE1-AFCC-0F2F5A08826F}" type="pres">
      <dgm:prSet presAssocID="{9FF78AC8-C1F6-41D1-A3BC-3E329D2DFBC9}" presName="txThre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37FE7F-3BC8-41FC-A33D-D58F786C9D86}" type="pres">
      <dgm:prSet presAssocID="{9FF78AC8-C1F6-41D1-A3BC-3E329D2DFBC9}" presName="horzThree" presStyleCnt="0"/>
      <dgm:spPr/>
    </dgm:pt>
    <dgm:pt modelId="{A196BAAA-2BAE-4283-8EE3-13293C754443}" type="pres">
      <dgm:prSet presAssocID="{45080609-8BD2-439D-B5E2-4DB56783BACA}" presName="sibSpaceTwo" presStyleCnt="0"/>
      <dgm:spPr/>
    </dgm:pt>
    <dgm:pt modelId="{0AD64854-E570-460B-AC86-16309D6DBAD8}" type="pres">
      <dgm:prSet presAssocID="{B812C365-60DC-48F5-B12E-8E7CCEDE3953}" presName="vertTwo" presStyleCnt="0"/>
      <dgm:spPr/>
    </dgm:pt>
    <dgm:pt modelId="{AF647A5E-95F8-41FF-AF29-324DFE16C034}" type="pres">
      <dgm:prSet presAssocID="{B812C365-60DC-48F5-B12E-8E7CCEDE3953}" presName="txTwo" presStyleLbl="node2" presStyleIdx="1" presStyleCnt="2" custLinFactNeighborX="36" custLinFactNeighborY="1921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B02931-AE33-4763-92FD-3234CDD27D46}" type="pres">
      <dgm:prSet presAssocID="{B812C365-60DC-48F5-B12E-8E7CCEDE3953}" presName="parTransTwo" presStyleCnt="0"/>
      <dgm:spPr/>
    </dgm:pt>
    <dgm:pt modelId="{9C0AAF78-6E23-4DF3-8EDA-674F61072853}" type="pres">
      <dgm:prSet presAssocID="{B812C365-60DC-48F5-B12E-8E7CCEDE3953}" presName="horzTwo" presStyleCnt="0"/>
      <dgm:spPr/>
    </dgm:pt>
    <dgm:pt modelId="{709901FF-E0AF-4DDC-8D39-1B6316205A5E}" type="pres">
      <dgm:prSet presAssocID="{6A2F3E23-C39F-4AF6-8027-4155B0944B43}" presName="vertThree" presStyleCnt="0"/>
      <dgm:spPr/>
    </dgm:pt>
    <dgm:pt modelId="{148531C6-5BEA-4DDE-8B0E-6B687AD3B3DF}" type="pres">
      <dgm:prSet presAssocID="{6A2F3E23-C39F-4AF6-8027-4155B0944B43}" presName="txThre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7960F2-4D55-420F-A9F7-3373D1F08DC8}" type="pres">
      <dgm:prSet presAssocID="{6A2F3E23-C39F-4AF6-8027-4155B0944B43}" presName="parTransThree" presStyleCnt="0"/>
      <dgm:spPr/>
    </dgm:pt>
    <dgm:pt modelId="{9BE84E73-E549-4CCB-A75B-BCB653B6D03F}" type="pres">
      <dgm:prSet presAssocID="{6A2F3E23-C39F-4AF6-8027-4155B0944B43}" presName="horzThree" presStyleCnt="0"/>
      <dgm:spPr/>
    </dgm:pt>
    <dgm:pt modelId="{F671FF98-423A-40E0-9F59-B0AE6391CBA1}" type="pres">
      <dgm:prSet presAssocID="{9A260392-1303-473C-9295-892731E6F75B}" presName="vertFour" presStyleCnt="0">
        <dgm:presLayoutVars>
          <dgm:chPref val="3"/>
        </dgm:presLayoutVars>
      </dgm:prSet>
      <dgm:spPr/>
    </dgm:pt>
    <dgm:pt modelId="{4E50286C-CEA4-4723-A192-8C5393A9F918}" type="pres">
      <dgm:prSet presAssocID="{9A260392-1303-473C-9295-892731E6F75B}" presName="txFour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6C730E-0D85-4FAD-BC76-D34FC294E0B2}" type="pres">
      <dgm:prSet presAssocID="{9A260392-1303-473C-9295-892731E6F75B}" presName="horzFour" presStyleCnt="0"/>
      <dgm:spPr/>
    </dgm:pt>
  </dgm:ptLst>
  <dgm:cxnLst>
    <dgm:cxn modelId="{89638415-2809-4C78-869F-F68D60DAD211}" type="presOf" srcId="{FAB36C55-29D0-4327-99B5-D1753D8CFFE2}" destId="{58BF9245-79C7-4151-A4E2-98D11710B25A}" srcOrd="0" destOrd="0" presId="urn:microsoft.com/office/officeart/2005/8/layout/hierarchy4"/>
    <dgm:cxn modelId="{20D1F5DE-17C4-4976-B1EE-832F9735E432}" type="presOf" srcId="{9A260392-1303-473C-9295-892731E6F75B}" destId="{4E50286C-CEA4-4723-A192-8C5393A9F918}" srcOrd="0" destOrd="0" presId="urn:microsoft.com/office/officeart/2005/8/layout/hierarchy4"/>
    <dgm:cxn modelId="{5FE78D01-3120-4140-8D3F-7DFF6B500E23}" srcId="{B812C365-60DC-48F5-B12E-8E7CCEDE3953}" destId="{6A2F3E23-C39F-4AF6-8027-4155B0944B43}" srcOrd="0" destOrd="0" parTransId="{9F79BB2C-5475-432B-B2AD-7A29845C94AD}" sibTransId="{DE6D02AF-F5BE-46C8-BE20-BC36D9C83CAF}"/>
    <dgm:cxn modelId="{359717B7-48EF-46E4-B054-2CD8E2B7BBC0}" type="presOf" srcId="{B812C365-60DC-48F5-B12E-8E7CCEDE3953}" destId="{AF647A5E-95F8-41FF-AF29-324DFE16C034}" srcOrd="0" destOrd="0" presId="urn:microsoft.com/office/officeart/2005/8/layout/hierarchy4"/>
    <dgm:cxn modelId="{3ECCBDF8-D6FE-4127-BA3A-D99B37C9A9FA}" type="presOf" srcId="{9FA6D4B1-1859-47D1-AFFD-706815242B30}" destId="{9A087C52-E83F-4979-BDE8-2FBC0B8C2FBE}" srcOrd="0" destOrd="0" presId="urn:microsoft.com/office/officeart/2005/8/layout/hierarchy4"/>
    <dgm:cxn modelId="{716E5BC1-F412-4E7C-B443-9155BA246C13}" srcId="{37F9FB0C-734D-4E64-8AD4-A0009E3E599D}" destId="{A5B7FBFE-DE99-44BD-A3B2-3A27832729A7}" srcOrd="0" destOrd="0" parTransId="{BDE6942D-7387-4300-B9AA-FEE0B3B3C8D7}" sibTransId="{45080609-8BD2-439D-B5E2-4DB56783BACA}"/>
    <dgm:cxn modelId="{55CC1209-4FA1-4D9E-8764-575CF14EE054}" type="presOf" srcId="{9FF78AC8-C1F6-41D1-A3BC-3E329D2DFBC9}" destId="{0638A4E4-0872-4FE1-AFCC-0F2F5A08826F}" srcOrd="0" destOrd="0" presId="urn:microsoft.com/office/officeart/2005/8/layout/hierarchy4"/>
    <dgm:cxn modelId="{6E3C436F-2DBC-4D94-AC69-ECB43C98B109}" srcId="{6A2F3E23-C39F-4AF6-8027-4155B0944B43}" destId="{9A260392-1303-473C-9295-892731E6F75B}" srcOrd="0" destOrd="0" parTransId="{F5B92C1B-AAC6-4453-97FE-C8368C1B0BDB}" sibTransId="{E88FC378-5DE7-4019-AFC1-CE88D3B6F8EC}"/>
    <dgm:cxn modelId="{80C3F39A-00D8-4BFB-B0D0-BB15A14D7D21}" srcId="{A5B7FBFE-DE99-44BD-A3B2-3A27832729A7}" destId="{9FA6D4B1-1859-47D1-AFFD-706815242B30}" srcOrd="0" destOrd="0" parTransId="{8AC5FD9D-494B-48B6-8A98-966702FF1BBF}" sibTransId="{ADF9B436-A508-4040-ABE1-46C99CA19516}"/>
    <dgm:cxn modelId="{E3228149-F7A6-431D-8793-17F721A38F1F}" type="presOf" srcId="{37F9FB0C-734D-4E64-8AD4-A0009E3E599D}" destId="{EE36C99A-1E59-442A-9083-C72D89415568}" srcOrd="0" destOrd="0" presId="urn:microsoft.com/office/officeart/2005/8/layout/hierarchy4"/>
    <dgm:cxn modelId="{D48095DB-C28D-4BA6-8358-03BA69A446A9}" srcId="{37F9FB0C-734D-4E64-8AD4-A0009E3E599D}" destId="{B812C365-60DC-48F5-B12E-8E7CCEDE3953}" srcOrd="1" destOrd="0" parTransId="{40045B5F-477D-4EA7-A6CE-146A3FAAAFAE}" sibTransId="{50203B5E-D178-4AAE-82F9-4EF110420BE9}"/>
    <dgm:cxn modelId="{2FE4A4D2-0540-4F71-AE62-25986AE416BC}" type="presOf" srcId="{A5B7FBFE-DE99-44BD-A3B2-3A27832729A7}" destId="{9422BCD0-65F3-478F-811E-7A15C3298F9C}" srcOrd="0" destOrd="0" presId="urn:microsoft.com/office/officeart/2005/8/layout/hierarchy4"/>
    <dgm:cxn modelId="{EA543ADE-4CF8-4F55-BE9E-A6AB3D5AB0D7}" type="presOf" srcId="{6A2F3E23-C39F-4AF6-8027-4155B0944B43}" destId="{148531C6-5BEA-4DDE-8B0E-6B687AD3B3DF}" srcOrd="0" destOrd="0" presId="urn:microsoft.com/office/officeart/2005/8/layout/hierarchy4"/>
    <dgm:cxn modelId="{2B3750EE-281B-4B2C-A302-5BFFC059BD75}" srcId="{A5B7FBFE-DE99-44BD-A3B2-3A27832729A7}" destId="{9FF78AC8-C1F6-41D1-A3BC-3E329D2DFBC9}" srcOrd="1" destOrd="0" parTransId="{B7C145FE-BB4C-4510-97A2-5C1E718DABCD}" sibTransId="{5256A529-30AF-49A6-9AE1-09403F630234}"/>
    <dgm:cxn modelId="{8797FFD1-71F1-4F8B-B494-5BDEC3B8935A}" srcId="{FAB36C55-29D0-4327-99B5-D1753D8CFFE2}" destId="{37F9FB0C-734D-4E64-8AD4-A0009E3E599D}" srcOrd="0" destOrd="0" parTransId="{65C5AF8B-482C-44E3-A66F-4E6915D822B6}" sibTransId="{E00D7100-FDE3-44E0-88E1-8E8CE446883B}"/>
    <dgm:cxn modelId="{3092DC37-3346-41CA-8B4A-09FAB2906721}" type="presParOf" srcId="{58BF9245-79C7-4151-A4E2-98D11710B25A}" destId="{3675A9EF-A0BE-4D75-97C9-4BA1487188AF}" srcOrd="0" destOrd="0" presId="urn:microsoft.com/office/officeart/2005/8/layout/hierarchy4"/>
    <dgm:cxn modelId="{DC8B1678-D285-4DBF-80F8-768FCCCE6972}" type="presParOf" srcId="{3675A9EF-A0BE-4D75-97C9-4BA1487188AF}" destId="{EE36C99A-1E59-442A-9083-C72D89415568}" srcOrd="0" destOrd="0" presId="urn:microsoft.com/office/officeart/2005/8/layout/hierarchy4"/>
    <dgm:cxn modelId="{BEFC086F-2333-4C11-96D8-E231991654CD}" type="presParOf" srcId="{3675A9EF-A0BE-4D75-97C9-4BA1487188AF}" destId="{29A8A98F-5506-4AC8-BD0A-E7FCD702586E}" srcOrd="1" destOrd="0" presId="urn:microsoft.com/office/officeart/2005/8/layout/hierarchy4"/>
    <dgm:cxn modelId="{4A5EFAEE-BB6B-45F0-9DA9-99FFDB690CF9}" type="presParOf" srcId="{3675A9EF-A0BE-4D75-97C9-4BA1487188AF}" destId="{983AE070-0892-4440-AB16-653AE8EE8CE6}" srcOrd="2" destOrd="0" presId="urn:microsoft.com/office/officeart/2005/8/layout/hierarchy4"/>
    <dgm:cxn modelId="{0E018943-E964-44BC-9C0C-D4FCE63C9F36}" type="presParOf" srcId="{983AE070-0892-4440-AB16-653AE8EE8CE6}" destId="{EDCE07F2-ADFB-41AE-9020-9A03BA84E115}" srcOrd="0" destOrd="0" presId="urn:microsoft.com/office/officeart/2005/8/layout/hierarchy4"/>
    <dgm:cxn modelId="{927BADB4-C523-45E3-9CCD-19AB8ABFBF1F}" type="presParOf" srcId="{EDCE07F2-ADFB-41AE-9020-9A03BA84E115}" destId="{9422BCD0-65F3-478F-811E-7A15C3298F9C}" srcOrd="0" destOrd="0" presId="urn:microsoft.com/office/officeart/2005/8/layout/hierarchy4"/>
    <dgm:cxn modelId="{139499F4-FA72-4F92-B7CD-E29583F28428}" type="presParOf" srcId="{EDCE07F2-ADFB-41AE-9020-9A03BA84E115}" destId="{726691C4-68DC-4A1D-B3E3-8B07B1C93EB8}" srcOrd="1" destOrd="0" presId="urn:microsoft.com/office/officeart/2005/8/layout/hierarchy4"/>
    <dgm:cxn modelId="{E47B7138-7EF5-4600-83D4-84606C362932}" type="presParOf" srcId="{EDCE07F2-ADFB-41AE-9020-9A03BA84E115}" destId="{0A8CB622-C5A6-450A-A70A-A050B87660B5}" srcOrd="2" destOrd="0" presId="urn:microsoft.com/office/officeart/2005/8/layout/hierarchy4"/>
    <dgm:cxn modelId="{0B1F1E36-8D75-4270-A388-1178CCACDEF0}" type="presParOf" srcId="{0A8CB622-C5A6-450A-A70A-A050B87660B5}" destId="{D6C59019-1768-4CC0-B7BD-64BA99DBF44C}" srcOrd="0" destOrd="0" presId="urn:microsoft.com/office/officeart/2005/8/layout/hierarchy4"/>
    <dgm:cxn modelId="{A8D0F3EB-2C03-486F-8E66-041F471ADAB4}" type="presParOf" srcId="{D6C59019-1768-4CC0-B7BD-64BA99DBF44C}" destId="{9A087C52-E83F-4979-BDE8-2FBC0B8C2FBE}" srcOrd="0" destOrd="0" presId="urn:microsoft.com/office/officeart/2005/8/layout/hierarchy4"/>
    <dgm:cxn modelId="{1FCC8640-27B0-45A7-87F4-E5D82FA8FACA}" type="presParOf" srcId="{D6C59019-1768-4CC0-B7BD-64BA99DBF44C}" destId="{7322C75E-60CE-4171-97ED-29D701E19A12}" srcOrd="1" destOrd="0" presId="urn:microsoft.com/office/officeart/2005/8/layout/hierarchy4"/>
    <dgm:cxn modelId="{759E4422-CB5A-4F25-9525-8C25A625E86A}" type="presParOf" srcId="{0A8CB622-C5A6-450A-A70A-A050B87660B5}" destId="{969F9E77-CC46-4A9E-B59E-48AC0E3C29D1}" srcOrd="1" destOrd="0" presId="urn:microsoft.com/office/officeart/2005/8/layout/hierarchy4"/>
    <dgm:cxn modelId="{46A2A054-9DD9-4FB4-97E5-C4D2A509C29C}" type="presParOf" srcId="{0A8CB622-C5A6-450A-A70A-A050B87660B5}" destId="{21E219D9-E165-4C77-89AE-AA42AFA25F3B}" srcOrd="2" destOrd="0" presId="urn:microsoft.com/office/officeart/2005/8/layout/hierarchy4"/>
    <dgm:cxn modelId="{24DB75DB-C786-4F38-A9E8-0213CC837327}" type="presParOf" srcId="{21E219D9-E165-4C77-89AE-AA42AFA25F3B}" destId="{0638A4E4-0872-4FE1-AFCC-0F2F5A08826F}" srcOrd="0" destOrd="0" presId="urn:microsoft.com/office/officeart/2005/8/layout/hierarchy4"/>
    <dgm:cxn modelId="{A69040BC-BB35-4F02-AC83-9D80D0281CC5}" type="presParOf" srcId="{21E219D9-E165-4C77-89AE-AA42AFA25F3B}" destId="{1A37FE7F-3BC8-41FC-A33D-D58F786C9D86}" srcOrd="1" destOrd="0" presId="urn:microsoft.com/office/officeart/2005/8/layout/hierarchy4"/>
    <dgm:cxn modelId="{52B88C9F-5735-48C8-89CB-1991F7996A63}" type="presParOf" srcId="{983AE070-0892-4440-AB16-653AE8EE8CE6}" destId="{A196BAAA-2BAE-4283-8EE3-13293C754443}" srcOrd="1" destOrd="0" presId="urn:microsoft.com/office/officeart/2005/8/layout/hierarchy4"/>
    <dgm:cxn modelId="{3AB691D1-2232-485E-A917-E650AC7A429C}" type="presParOf" srcId="{983AE070-0892-4440-AB16-653AE8EE8CE6}" destId="{0AD64854-E570-460B-AC86-16309D6DBAD8}" srcOrd="2" destOrd="0" presId="urn:microsoft.com/office/officeart/2005/8/layout/hierarchy4"/>
    <dgm:cxn modelId="{69BDBA99-CFA1-4EA8-B59D-C0ED36551398}" type="presParOf" srcId="{0AD64854-E570-460B-AC86-16309D6DBAD8}" destId="{AF647A5E-95F8-41FF-AF29-324DFE16C034}" srcOrd="0" destOrd="0" presId="urn:microsoft.com/office/officeart/2005/8/layout/hierarchy4"/>
    <dgm:cxn modelId="{7D25B232-96C6-445B-90F7-B59A932CEF3A}" type="presParOf" srcId="{0AD64854-E570-460B-AC86-16309D6DBAD8}" destId="{30B02931-AE33-4763-92FD-3234CDD27D46}" srcOrd="1" destOrd="0" presId="urn:microsoft.com/office/officeart/2005/8/layout/hierarchy4"/>
    <dgm:cxn modelId="{D32068F8-A272-4C57-A4D9-6B3DFF99CADB}" type="presParOf" srcId="{0AD64854-E570-460B-AC86-16309D6DBAD8}" destId="{9C0AAF78-6E23-4DF3-8EDA-674F61072853}" srcOrd="2" destOrd="0" presId="urn:microsoft.com/office/officeart/2005/8/layout/hierarchy4"/>
    <dgm:cxn modelId="{5B9656E5-9EFA-4CCA-BEF5-E198DC117331}" type="presParOf" srcId="{9C0AAF78-6E23-4DF3-8EDA-674F61072853}" destId="{709901FF-E0AF-4DDC-8D39-1B6316205A5E}" srcOrd="0" destOrd="0" presId="urn:microsoft.com/office/officeart/2005/8/layout/hierarchy4"/>
    <dgm:cxn modelId="{EA5F3A98-C31D-4B0C-ADF0-DEB1E9BE8C82}" type="presParOf" srcId="{709901FF-E0AF-4DDC-8D39-1B6316205A5E}" destId="{148531C6-5BEA-4DDE-8B0E-6B687AD3B3DF}" srcOrd="0" destOrd="0" presId="urn:microsoft.com/office/officeart/2005/8/layout/hierarchy4"/>
    <dgm:cxn modelId="{E54AD528-4E75-4F2E-8503-D29969F1BA8B}" type="presParOf" srcId="{709901FF-E0AF-4DDC-8D39-1B6316205A5E}" destId="{347960F2-4D55-420F-A9F7-3373D1F08DC8}" srcOrd="1" destOrd="0" presId="urn:microsoft.com/office/officeart/2005/8/layout/hierarchy4"/>
    <dgm:cxn modelId="{FF3E01F8-8156-4EDF-B615-FF03412642C2}" type="presParOf" srcId="{709901FF-E0AF-4DDC-8D39-1B6316205A5E}" destId="{9BE84E73-E549-4CCB-A75B-BCB653B6D03F}" srcOrd="2" destOrd="0" presId="urn:microsoft.com/office/officeart/2005/8/layout/hierarchy4"/>
    <dgm:cxn modelId="{EE1F6DF1-FB2A-4490-BC3C-89F528C7DE5C}" type="presParOf" srcId="{9BE84E73-E549-4CCB-A75B-BCB653B6D03F}" destId="{F671FF98-423A-40E0-9F59-B0AE6391CBA1}" srcOrd="0" destOrd="0" presId="urn:microsoft.com/office/officeart/2005/8/layout/hierarchy4"/>
    <dgm:cxn modelId="{5588D4EB-798B-4C27-918D-16FEC3EEE6B8}" type="presParOf" srcId="{F671FF98-423A-40E0-9F59-B0AE6391CBA1}" destId="{4E50286C-CEA4-4723-A192-8C5393A9F918}" srcOrd="0" destOrd="0" presId="urn:microsoft.com/office/officeart/2005/8/layout/hierarchy4"/>
    <dgm:cxn modelId="{3D5AC739-B273-42E7-98CF-775238753724}" type="presParOf" srcId="{F671FF98-423A-40E0-9F59-B0AE6391CBA1}" destId="{FE6C730E-0D85-4FAD-BC76-D34FC294E0B2}" srcOrd="1" destOrd="0" presId="urn:microsoft.com/office/officeart/2005/8/layout/hierarchy4"/>
  </dgm:cxnLst>
  <dgm:bg>
    <a:noFill/>
    <a:effectLst/>
  </dgm:bg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36C99A-1E59-442A-9083-C72D89415568}">
      <dsp:nvSpPr>
        <dsp:cNvPr id="0" name=""/>
        <dsp:cNvSpPr/>
      </dsp:nvSpPr>
      <dsp:spPr>
        <a:xfrm>
          <a:off x="439" y="124"/>
          <a:ext cx="3828171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8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8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8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Operating Systems</a:t>
          </a:r>
        </a:p>
      </dsp:txBody>
      <dsp:txXfrm>
        <a:off x="13855" y="13540"/>
        <a:ext cx="3801339" cy="431223"/>
      </dsp:txXfrm>
    </dsp:sp>
    <dsp:sp modelId="{9422BCD0-65F3-478F-811E-7A15C3298F9C}">
      <dsp:nvSpPr>
        <dsp:cNvPr id="0" name=""/>
        <dsp:cNvSpPr/>
      </dsp:nvSpPr>
      <dsp:spPr>
        <a:xfrm>
          <a:off x="439" y="507756"/>
          <a:ext cx="2500680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7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7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7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Proprietary</a:t>
          </a:r>
        </a:p>
      </dsp:txBody>
      <dsp:txXfrm>
        <a:off x="13855" y="521172"/>
        <a:ext cx="2473848" cy="431223"/>
      </dsp:txXfrm>
    </dsp:sp>
    <dsp:sp modelId="{9A087C52-E83F-4979-BDE8-2FBC0B8C2FBE}">
      <dsp:nvSpPr>
        <dsp:cNvPr id="0" name=""/>
        <dsp:cNvSpPr/>
      </dsp:nvSpPr>
      <dsp:spPr>
        <a:xfrm>
          <a:off x="439" y="1015387"/>
          <a:ext cx="1224622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Windows</a:t>
          </a:r>
        </a:p>
      </dsp:txBody>
      <dsp:txXfrm>
        <a:off x="13855" y="1028803"/>
        <a:ext cx="1197790" cy="431223"/>
      </dsp:txXfrm>
    </dsp:sp>
    <dsp:sp modelId="{0638A4E4-0872-4FE1-AFCC-0F2F5A08826F}">
      <dsp:nvSpPr>
        <dsp:cNvPr id="0" name=""/>
        <dsp:cNvSpPr/>
      </dsp:nvSpPr>
      <dsp:spPr>
        <a:xfrm>
          <a:off x="1276496" y="1015387"/>
          <a:ext cx="1224622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Mac OS</a:t>
          </a:r>
        </a:p>
      </dsp:txBody>
      <dsp:txXfrm>
        <a:off x="1289912" y="1028803"/>
        <a:ext cx="1197790" cy="431223"/>
      </dsp:txXfrm>
    </dsp:sp>
    <dsp:sp modelId="{AF647A5E-95F8-41FF-AF29-324DFE16C034}">
      <dsp:nvSpPr>
        <dsp:cNvPr id="0" name=""/>
        <dsp:cNvSpPr/>
      </dsp:nvSpPr>
      <dsp:spPr>
        <a:xfrm>
          <a:off x="2604427" y="517281"/>
          <a:ext cx="1224622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7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7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7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Free</a:t>
          </a:r>
        </a:p>
      </dsp:txBody>
      <dsp:txXfrm>
        <a:off x="2617843" y="530697"/>
        <a:ext cx="1197790" cy="431223"/>
      </dsp:txXfrm>
    </dsp:sp>
    <dsp:sp modelId="{148531C6-5BEA-4DDE-8B0E-6B687AD3B3DF}">
      <dsp:nvSpPr>
        <dsp:cNvPr id="0" name=""/>
        <dsp:cNvSpPr/>
      </dsp:nvSpPr>
      <dsp:spPr>
        <a:xfrm>
          <a:off x="2603987" y="1015387"/>
          <a:ext cx="1224622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GNU/Linux</a:t>
          </a:r>
        </a:p>
      </dsp:txBody>
      <dsp:txXfrm>
        <a:off x="2617403" y="1028803"/>
        <a:ext cx="1197790" cy="431223"/>
      </dsp:txXfrm>
    </dsp:sp>
    <dsp:sp modelId="{4E50286C-CEA4-4723-A192-8C5393A9F918}">
      <dsp:nvSpPr>
        <dsp:cNvPr id="0" name=""/>
        <dsp:cNvSpPr/>
      </dsp:nvSpPr>
      <dsp:spPr>
        <a:xfrm>
          <a:off x="2603987" y="1523019"/>
          <a:ext cx="1224622" cy="4580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alpha val="3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alpha val="3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alpha val="3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xmlns:mc="http://schemas.openxmlformats.org/markup-compatibility/2006" xmlns:a14="http://schemas.microsoft.com/office/drawing/2010/main" val="000000" mc:Ignorable="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Ubuntu</a:t>
          </a:r>
        </a:p>
      </dsp:txBody>
      <dsp:txXfrm>
        <a:off x="2617403" y="1536435"/>
        <a:ext cx="1197790" cy="4312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2009-11-09T18:50:00Z</outs:dateTime>
      <outs:isPinned>true</outs:isPinned>
    </outs:relatedDate>
    <outs:relatedDate>
      <outs:type>2</outs:type>
      <outs:displayName>Created</outs:displayName>
      <outs:dateTime>2009-11-09T18:50:00Z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Liam Westby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6EC7-9553-4F50-99BC-587FD7B5522C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D736262E-195B-4256-B2E8-97A40A54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ooxml test document</vt:lpstr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ooxml test document</dc:title>
  <dc:creator>Liam Westby</dc:creator>
  <dc:description>Test document showing several features of OOXML. Saved using office 2010 beta.</dc:description>
  <cp:lastModifiedBy>kpe</cp:lastModifiedBy>
  <cp:revision>6</cp:revision>
  <dcterms:created xsi:type="dcterms:W3CDTF">2009-11-09T18:50:00Z</dcterms:created>
  <dcterms:modified xsi:type="dcterms:W3CDTF">2009-12-01T11:18:00Z</dcterms:modified>
  <cp:category>auxiliary</cp:category>
</cp:coreProperties>
</file>